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7EE3A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ins w:id="0" w:author="Kamil Czech Nadleśnictwo Skierniewice" w:date="2023-10-08T09:04:00Z">
        <w:r w:rsidR="00D54F65">
          <w:rPr>
            <w:rFonts w:ascii="Cambria" w:hAnsi="Cambria" w:cs="Arial"/>
            <w:bCs/>
            <w:sz w:val="22"/>
            <w:szCs w:val="22"/>
          </w:rPr>
          <w:t>Skierniewice</w:t>
        </w:r>
      </w:ins>
      <w:del w:id="1" w:author="Kamil Czech Nadleśnictwo Skierniewice" w:date="2023-10-08T09:04:00Z">
        <w:r w:rsidDel="00D54F65">
          <w:rPr>
            <w:rFonts w:ascii="Cambria" w:hAnsi="Cambria" w:cs="Arial"/>
            <w:bCs/>
            <w:sz w:val="22"/>
            <w:szCs w:val="22"/>
          </w:rPr>
          <w:delText>____________________________________________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ins w:id="2" w:author="Kamil Czech Nadleśnictwo Skierniewice" w:date="2023-10-08T09:04:00Z">
        <w:r w:rsidR="00D54F65">
          <w:rPr>
            <w:rFonts w:ascii="Cambria" w:hAnsi="Cambria" w:cs="Arial"/>
            <w:bCs/>
            <w:sz w:val="22"/>
            <w:szCs w:val="22"/>
          </w:rPr>
          <w:t>2024</w:t>
        </w:r>
      </w:ins>
      <w:del w:id="3" w:author="Kamil Czech Nadleśnictwo Skierniewice" w:date="2023-10-08T09:04:00Z">
        <w:r w:rsidDel="00D54F65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”, Pakiet </w:t>
      </w:r>
      <w:ins w:id="4" w:author="Kamil Czech Nadleśnictwo Skierniewice" w:date="2023-10-08T09:04:00Z">
        <w:r w:rsidR="00D54F65">
          <w:rPr>
            <w:rFonts w:ascii="Cambria" w:hAnsi="Cambria" w:cs="Arial"/>
            <w:bCs/>
            <w:sz w:val="22"/>
            <w:szCs w:val="22"/>
          </w:rPr>
          <w:t>2</w:t>
        </w:r>
      </w:ins>
      <w:bookmarkStart w:id="5" w:name="_GoBack"/>
      <w:bookmarkEnd w:id="5"/>
      <w:del w:id="6" w:author="Kamil Czech Nadleśnictwo Skierniewice" w:date="2023-10-08T09:04:00Z">
        <w:r w:rsidDel="00D54F65">
          <w:rPr>
            <w:rFonts w:ascii="Cambria" w:hAnsi="Cambria" w:cs="Arial"/>
            <w:bCs/>
            <w:sz w:val="22"/>
            <w:szCs w:val="22"/>
          </w:rPr>
          <w:delText>___</w:delText>
        </w:r>
      </w:del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B6F7E" w14:textId="77777777" w:rsidR="008C7BBB" w:rsidRDefault="008C7BBB">
      <w:r>
        <w:separator/>
      </w:r>
    </w:p>
  </w:endnote>
  <w:endnote w:type="continuationSeparator" w:id="0">
    <w:p w14:paraId="47B35AF0" w14:textId="77777777" w:rsidR="008C7BBB" w:rsidRDefault="008C7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7CCEF0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4F6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7E289" w14:textId="77777777" w:rsidR="008C7BBB" w:rsidRDefault="008C7BBB">
      <w:r>
        <w:separator/>
      </w:r>
    </w:p>
  </w:footnote>
  <w:footnote w:type="continuationSeparator" w:id="0">
    <w:p w14:paraId="105E6F50" w14:textId="77777777" w:rsidR="008C7BBB" w:rsidRDefault="008C7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mil Czech Nadleśnictwo Skierniewice">
    <w15:presenceInfo w15:providerId="AD" w15:userId="S-1-5-21-1258824510-3303949563-3469234235-1098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7BBB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4F65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4</cp:revision>
  <dcterms:created xsi:type="dcterms:W3CDTF">2022-06-26T13:00:00Z</dcterms:created>
  <dcterms:modified xsi:type="dcterms:W3CDTF">2023-10-08T07:05:00Z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